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146B91" w14:textId="77777777" w:rsidR="00697BCF" w:rsidRDefault="00697BCF" w:rsidP="00697BCF">
      <w:pPr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附件2</w:t>
      </w:r>
    </w:p>
    <w:p w14:paraId="556F6966" w14:textId="77777777" w:rsidR="00697BCF" w:rsidRDefault="00697BCF" w:rsidP="00697BCF">
      <w:pPr>
        <w:autoSpaceDE w:val="0"/>
        <w:autoSpaceDN w:val="0"/>
        <w:adjustRightInd w:val="0"/>
        <w:snapToGrid w:val="0"/>
        <w:spacing w:line="76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湖北民族大学科技学院应聘诚信承诺书</w:t>
      </w:r>
    </w:p>
    <w:p w14:paraId="2E2B5216" w14:textId="77777777" w:rsidR="00697BCF" w:rsidRDefault="00697BCF" w:rsidP="00697BCF">
      <w:pPr>
        <w:autoSpaceDE w:val="0"/>
        <w:autoSpaceDN w:val="0"/>
        <w:adjustRightInd w:val="0"/>
        <w:snapToGrid w:val="0"/>
        <w:spacing w:line="20" w:lineRule="exact"/>
        <w:jc w:val="center"/>
        <w:rPr>
          <w:rFonts w:ascii="方正小标宋简体" w:eastAsia="方正小标宋简体" w:hAnsi="宋体"/>
          <w:sz w:val="44"/>
          <w:szCs w:val="44"/>
        </w:rPr>
      </w:pPr>
    </w:p>
    <w:p w14:paraId="4EF8DC46" w14:textId="77777777" w:rsidR="00697BCF" w:rsidRDefault="00697BCF" w:rsidP="00697BCF">
      <w:pPr>
        <w:autoSpaceDE w:val="0"/>
        <w:autoSpaceDN w:val="0"/>
        <w:adjustRightInd w:val="0"/>
        <w:snapToGrid w:val="0"/>
        <w:spacing w:line="20" w:lineRule="exact"/>
        <w:jc w:val="center"/>
        <w:rPr>
          <w:rFonts w:ascii="方正小标宋简体" w:eastAsia="方正小标宋简体" w:hAnsi="宋体"/>
          <w:sz w:val="44"/>
          <w:szCs w:val="44"/>
        </w:rPr>
      </w:pPr>
    </w:p>
    <w:p w14:paraId="3C2751CE" w14:textId="77777777" w:rsidR="00697BCF" w:rsidRDefault="00697BCF" w:rsidP="00697BCF">
      <w:pPr>
        <w:autoSpaceDE w:val="0"/>
        <w:autoSpaceDN w:val="0"/>
        <w:adjustRightInd w:val="0"/>
        <w:snapToGrid w:val="0"/>
        <w:spacing w:line="20" w:lineRule="exact"/>
        <w:jc w:val="center"/>
        <w:rPr>
          <w:rFonts w:ascii="方正小标宋简体" w:eastAsia="方正小标宋简体" w:hAnsi="宋体"/>
          <w:sz w:val="44"/>
          <w:szCs w:val="44"/>
        </w:rPr>
      </w:pPr>
    </w:p>
    <w:p w14:paraId="4B7A26A6" w14:textId="77777777" w:rsidR="00697BCF" w:rsidRDefault="00697BCF" w:rsidP="00697BCF">
      <w:pPr>
        <w:autoSpaceDE w:val="0"/>
        <w:autoSpaceDN w:val="0"/>
        <w:adjustRightInd w:val="0"/>
        <w:snapToGrid w:val="0"/>
        <w:spacing w:line="20" w:lineRule="exact"/>
        <w:jc w:val="center"/>
        <w:rPr>
          <w:rFonts w:ascii="方正小标宋简体" w:eastAsia="方正小标宋简体" w:hAnsi="宋体"/>
          <w:sz w:val="44"/>
          <w:szCs w:val="44"/>
        </w:rPr>
      </w:pPr>
    </w:p>
    <w:p w14:paraId="28298DD7" w14:textId="77777777" w:rsidR="00697BCF" w:rsidRDefault="00697BCF" w:rsidP="00697BCF">
      <w:pPr>
        <w:autoSpaceDE w:val="0"/>
        <w:autoSpaceDN w:val="0"/>
        <w:adjustRightInd w:val="0"/>
        <w:snapToGrid w:val="0"/>
        <w:spacing w:line="20" w:lineRule="exact"/>
        <w:jc w:val="center"/>
        <w:rPr>
          <w:rFonts w:ascii="方正小标宋简体" w:eastAsia="方正小标宋简体" w:hAnsi="宋体"/>
          <w:sz w:val="44"/>
          <w:szCs w:val="44"/>
        </w:rPr>
      </w:pPr>
    </w:p>
    <w:p w14:paraId="5D333B48" w14:textId="77777777" w:rsidR="00697BCF" w:rsidRDefault="00697BCF" w:rsidP="00697BCF">
      <w:pPr>
        <w:autoSpaceDE w:val="0"/>
        <w:autoSpaceDN w:val="0"/>
        <w:adjustRightInd w:val="0"/>
        <w:snapToGrid w:val="0"/>
        <w:spacing w:line="20" w:lineRule="exact"/>
        <w:jc w:val="center"/>
        <w:rPr>
          <w:rFonts w:ascii="方正小标宋简体" w:eastAsia="方正小标宋简体" w:hAnsi="宋体"/>
          <w:sz w:val="44"/>
          <w:szCs w:val="44"/>
        </w:rPr>
      </w:pPr>
    </w:p>
    <w:p w14:paraId="1176329E" w14:textId="77777777" w:rsidR="00697BCF" w:rsidRDefault="00697BCF" w:rsidP="00697BCF">
      <w:pPr>
        <w:autoSpaceDE w:val="0"/>
        <w:autoSpaceDN w:val="0"/>
        <w:adjustRightInd w:val="0"/>
        <w:snapToGrid w:val="0"/>
        <w:spacing w:line="20" w:lineRule="exact"/>
        <w:jc w:val="center"/>
        <w:rPr>
          <w:rFonts w:ascii="方正小标宋简体" w:eastAsia="方正小标宋简体" w:hAnsi="宋体"/>
          <w:sz w:val="44"/>
          <w:szCs w:val="44"/>
        </w:rPr>
      </w:pPr>
    </w:p>
    <w:p w14:paraId="7E809BBB" w14:textId="77777777" w:rsidR="00697BCF" w:rsidRDefault="00697BCF" w:rsidP="00697BCF">
      <w:pPr>
        <w:autoSpaceDE w:val="0"/>
        <w:autoSpaceDN w:val="0"/>
        <w:adjustRightInd w:val="0"/>
        <w:snapToGrid w:val="0"/>
        <w:spacing w:line="20" w:lineRule="exact"/>
        <w:jc w:val="center"/>
        <w:rPr>
          <w:rFonts w:ascii="方正小标宋简体" w:eastAsia="方正小标宋简体" w:hAnsi="宋体"/>
          <w:sz w:val="44"/>
          <w:szCs w:val="44"/>
        </w:rPr>
      </w:pPr>
    </w:p>
    <w:p w14:paraId="26E347F3" w14:textId="77777777" w:rsidR="00697BCF" w:rsidRDefault="00697BCF" w:rsidP="00697BCF">
      <w:pPr>
        <w:autoSpaceDE w:val="0"/>
        <w:autoSpaceDN w:val="0"/>
        <w:adjustRightInd w:val="0"/>
        <w:snapToGrid w:val="0"/>
        <w:spacing w:line="20" w:lineRule="exact"/>
        <w:jc w:val="center"/>
        <w:rPr>
          <w:rFonts w:ascii="方正小标宋简体" w:eastAsia="方正小标宋简体" w:hAnsi="宋体"/>
          <w:sz w:val="44"/>
          <w:szCs w:val="44"/>
        </w:rPr>
      </w:pPr>
    </w:p>
    <w:p w14:paraId="784C0838" w14:textId="77777777" w:rsidR="00697BCF" w:rsidRDefault="00697BCF" w:rsidP="00697BCF">
      <w:pPr>
        <w:autoSpaceDE w:val="0"/>
        <w:autoSpaceDN w:val="0"/>
        <w:adjustRightInd w:val="0"/>
        <w:snapToGrid w:val="0"/>
        <w:spacing w:line="20" w:lineRule="exact"/>
        <w:jc w:val="center"/>
        <w:rPr>
          <w:rFonts w:ascii="方正小标宋简体" w:eastAsia="方正小标宋简体" w:hAnsi="宋体"/>
          <w:sz w:val="44"/>
          <w:szCs w:val="44"/>
        </w:rPr>
      </w:pPr>
    </w:p>
    <w:p w14:paraId="17E44F79" w14:textId="77777777" w:rsidR="00697BCF" w:rsidRDefault="00697BCF" w:rsidP="00697BCF">
      <w:pPr>
        <w:autoSpaceDE w:val="0"/>
        <w:autoSpaceDN w:val="0"/>
        <w:adjustRightInd w:val="0"/>
        <w:snapToGrid w:val="0"/>
        <w:spacing w:line="20" w:lineRule="exact"/>
        <w:jc w:val="center"/>
        <w:rPr>
          <w:rFonts w:ascii="方正小标宋简体" w:eastAsia="方正小标宋简体" w:hAnsi="宋体"/>
          <w:sz w:val="44"/>
          <w:szCs w:val="44"/>
        </w:rPr>
      </w:pPr>
    </w:p>
    <w:p w14:paraId="2CC983A4" w14:textId="77777777" w:rsidR="00697BCF" w:rsidRDefault="00697BCF" w:rsidP="00697BCF">
      <w:pPr>
        <w:autoSpaceDE w:val="0"/>
        <w:autoSpaceDN w:val="0"/>
        <w:adjustRightInd w:val="0"/>
        <w:snapToGrid w:val="0"/>
        <w:spacing w:line="20" w:lineRule="exact"/>
        <w:jc w:val="center"/>
        <w:rPr>
          <w:rFonts w:ascii="方正小标宋简体" w:eastAsia="方正小标宋简体" w:hAnsi="宋体"/>
          <w:sz w:val="44"/>
          <w:szCs w:val="44"/>
        </w:rPr>
      </w:pPr>
    </w:p>
    <w:p w14:paraId="49CBE446" w14:textId="77777777" w:rsidR="00697BCF" w:rsidRDefault="00697BCF" w:rsidP="00697BCF">
      <w:pPr>
        <w:autoSpaceDE w:val="0"/>
        <w:autoSpaceDN w:val="0"/>
        <w:adjustRightInd w:val="0"/>
        <w:snapToGrid w:val="0"/>
        <w:spacing w:line="20" w:lineRule="exact"/>
        <w:jc w:val="center"/>
        <w:rPr>
          <w:rFonts w:ascii="方正小标宋简体" w:eastAsia="方正小标宋简体" w:hAnsi="宋体"/>
          <w:sz w:val="44"/>
          <w:szCs w:val="44"/>
        </w:rPr>
      </w:pPr>
    </w:p>
    <w:p w14:paraId="2E012606" w14:textId="77777777" w:rsidR="00697BCF" w:rsidRDefault="00697BCF" w:rsidP="00697BCF">
      <w:pPr>
        <w:autoSpaceDE w:val="0"/>
        <w:autoSpaceDN w:val="0"/>
        <w:adjustRightInd w:val="0"/>
        <w:snapToGrid w:val="0"/>
        <w:spacing w:line="500" w:lineRule="exact"/>
        <w:ind w:firstLineChars="200" w:firstLine="600"/>
        <w:rPr>
          <w:rFonts w:ascii="方正仿宋简体" w:eastAsia="方正仿宋简体" w:hAnsi="宋体"/>
          <w:sz w:val="30"/>
          <w:szCs w:val="30"/>
        </w:rPr>
      </w:pPr>
      <w:r>
        <w:rPr>
          <w:rFonts w:ascii="方正仿宋简体" w:eastAsia="方正仿宋简体" w:hAnsi="宋体" w:hint="eastAsia"/>
          <w:sz w:val="30"/>
          <w:szCs w:val="30"/>
        </w:rPr>
        <w:t>我已仔细阅读《湖北民族大学科技学院招聘公告》、对学院本次招聘的规定和政策已理解清楚，我决定参加本次招聘，并在此郑重承诺：</w:t>
      </w:r>
    </w:p>
    <w:p w14:paraId="7D1C90CA" w14:textId="77777777" w:rsidR="00697BCF" w:rsidRDefault="00697BCF" w:rsidP="00697BCF">
      <w:pPr>
        <w:autoSpaceDE w:val="0"/>
        <w:autoSpaceDN w:val="0"/>
        <w:adjustRightInd w:val="0"/>
        <w:snapToGrid w:val="0"/>
        <w:spacing w:line="500" w:lineRule="exact"/>
        <w:ind w:firstLineChars="200" w:firstLine="600"/>
        <w:rPr>
          <w:rFonts w:ascii="方正仿宋简体" w:eastAsia="方正仿宋简体" w:hAnsi="宋体"/>
          <w:sz w:val="30"/>
          <w:szCs w:val="30"/>
        </w:rPr>
      </w:pPr>
      <w:r>
        <w:rPr>
          <w:rFonts w:ascii="方正仿宋简体" w:eastAsia="方正仿宋简体" w:hAnsi="宋体" w:hint="eastAsia"/>
          <w:sz w:val="30"/>
          <w:szCs w:val="30"/>
        </w:rPr>
        <w:t>一、自觉遵守湖北民族大学科技学院2020年招聘公告中的有关规定和政策；</w:t>
      </w:r>
    </w:p>
    <w:p w14:paraId="4BEB82B4" w14:textId="77777777" w:rsidR="00697BCF" w:rsidRDefault="00697BCF" w:rsidP="00697BCF">
      <w:pPr>
        <w:autoSpaceDE w:val="0"/>
        <w:autoSpaceDN w:val="0"/>
        <w:adjustRightInd w:val="0"/>
        <w:snapToGrid w:val="0"/>
        <w:spacing w:line="500" w:lineRule="exact"/>
        <w:ind w:firstLineChars="200" w:firstLine="600"/>
        <w:rPr>
          <w:rFonts w:ascii="方正仿宋简体" w:eastAsia="方正仿宋简体" w:hAnsi="宋体"/>
          <w:sz w:val="30"/>
          <w:szCs w:val="30"/>
        </w:rPr>
      </w:pPr>
      <w:r>
        <w:rPr>
          <w:rFonts w:ascii="方正仿宋简体" w:eastAsia="方正仿宋简体" w:hAnsi="宋体" w:hint="eastAsia"/>
          <w:sz w:val="30"/>
          <w:szCs w:val="30"/>
        </w:rPr>
        <w:t>二、认真履行报考人员的各项义务；</w:t>
      </w:r>
    </w:p>
    <w:p w14:paraId="25020DD5" w14:textId="77777777" w:rsidR="00697BCF" w:rsidRDefault="00697BCF" w:rsidP="00697BCF">
      <w:pPr>
        <w:autoSpaceDE w:val="0"/>
        <w:autoSpaceDN w:val="0"/>
        <w:adjustRightInd w:val="0"/>
        <w:snapToGrid w:val="0"/>
        <w:spacing w:line="500" w:lineRule="exact"/>
        <w:ind w:firstLineChars="200" w:firstLine="600"/>
        <w:rPr>
          <w:rFonts w:ascii="方正仿宋简体" w:eastAsia="方正仿宋简体" w:hAnsi="宋体"/>
          <w:sz w:val="30"/>
          <w:szCs w:val="30"/>
        </w:rPr>
      </w:pPr>
      <w:r>
        <w:rPr>
          <w:rFonts w:ascii="方正仿宋简体" w:eastAsia="方正仿宋简体" w:hAnsi="宋体" w:hint="eastAsia"/>
          <w:sz w:val="30"/>
          <w:szCs w:val="30"/>
        </w:rPr>
        <w:t>三、真实、准确、及时的提供学院所需要的本人个人信息、证件、证书等相关证明材料；</w:t>
      </w:r>
    </w:p>
    <w:p w14:paraId="5AD96112" w14:textId="77777777" w:rsidR="00697BCF" w:rsidRDefault="00697BCF" w:rsidP="00697BCF">
      <w:pPr>
        <w:autoSpaceDE w:val="0"/>
        <w:autoSpaceDN w:val="0"/>
        <w:adjustRightInd w:val="0"/>
        <w:snapToGrid w:val="0"/>
        <w:spacing w:line="500" w:lineRule="exact"/>
        <w:ind w:firstLineChars="200" w:firstLine="600"/>
        <w:rPr>
          <w:rFonts w:ascii="方正仿宋简体" w:eastAsia="方正仿宋简体" w:hAnsi="宋体"/>
          <w:sz w:val="30"/>
          <w:szCs w:val="30"/>
        </w:rPr>
      </w:pPr>
      <w:r>
        <w:rPr>
          <w:rFonts w:ascii="方正仿宋简体" w:eastAsia="方正仿宋简体" w:hAnsi="宋体" w:hint="eastAsia"/>
          <w:sz w:val="30"/>
          <w:szCs w:val="30"/>
        </w:rPr>
        <w:t xml:space="preserve">本人若违反上述承诺，有弄虚作假、虚报隐瞒的，湖北民族大学科技学院有权不予以录用或录用后解聘，本人愿意承担由此带来的后果和责任，并放弃申诉的权利和主张。 </w:t>
      </w:r>
    </w:p>
    <w:p w14:paraId="606DCE52" w14:textId="77777777" w:rsidR="00697BCF" w:rsidRDefault="00697BCF" w:rsidP="00697BCF">
      <w:pPr>
        <w:autoSpaceDE w:val="0"/>
        <w:autoSpaceDN w:val="0"/>
        <w:adjustRightInd w:val="0"/>
        <w:snapToGrid w:val="0"/>
        <w:spacing w:line="500" w:lineRule="exact"/>
        <w:ind w:firstLineChars="200" w:firstLine="600"/>
        <w:rPr>
          <w:rFonts w:ascii="方正仿宋简体" w:eastAsia="方正仿宋简体" w:hAnsi="宋体"/>
          <w:sz w:val="30"/>
          <w:szCs w:val="30"/>
        </w:rPr>
      </w:pPr>
      <w:r>
        <w:rPr>
          <w:rFonts w:ascii="方正仿宋简体" w:eastAsia="方正仿宋简体" w:hAnsi="宋体" w:hint="eastAsia"/>
          <w:sz w:val="30"/>
          <w:szCs w:val="30"/>
        </w:rPr>
        <w:t xml:space="preserve"> </w:t>
      </w:r>
    </w:p>
    <w:p w14:paraId="6F91175F" w14:textId="77777777" w:rsidR="00697BCF" w:rsidRDefault="00697BCF" w:rsidP="00697BCF">
      <w:pPr>
        <w:autoSpaceDE w:val="0"/>
        <w:autoSpaceDN w:val="0"/>
        <w:adjustRightInd w:val="0"/>
        <w:snapToGrid w:val="0"/>
        <w:spacing w:line="500" w:lineRule="exact"/>
        <w:ind w:firstLineChars="200" w:firstLine="600"/>
        <w:rPr>
          <w:rFonts w:ascii="方正仿宋简体" w:eastAsia="方正仿宋简体" w:hAnsi="宋体"/>
          <w:sz w:val="30"/>
          <w:szCs w:val="30"/>
        </w:rPr>
      </w:pPr>
    </w:p>
    <w:p w14:paraId="2C3A93D2" w14:textId="77777777" w:rsidR="00697BCF" w:rsidRDefault="00697BCF" w:rsidP="00697BCF">
      <w:pPr>
        <w:autoSpaceDE w:val="0"/>
        <w:autoSpaceDN w:val="0"/>
        <w:adjustRightInd w:val="0"/>
        <w:snapToGrid w:val="0"/>
        <w:spacing w:line="500" w:lineRule="exact"/>
        <w:ind w:firstLineChars="200" w:firstLine="600"/>
        <w:rPr>
          <w:rFonts w:ascii="方正仿宋简体" w:eastAsia="方正仿宋简体" w:hAnsi="宋体"/>
          <w:sz w:val="30"/>
          <w:szCs w:val="30"/>
          <w:u w:val="single"/>
        </w:rPr>
      </w:pPr>
      <w:r>
        <w:rPr>
          <w:rFonts w:ascii="方正仿宋简体" w:eastAsia="方正仿宋简体" w:hAnsi="宋体" w:hint="eastAsia"/>
          <w:sz w:val="30"/>
          <w:szCs w:val="30"/>
        </w:rPr>
        <w:t xml:space="preserve">            承诺人签字：</w:t>
      </w:r>
      <w:r>
        <w:rPr>
          <w:rFonts w:ascii="方正仿宋简体" w:eastAsia="方正仿宋简体" w:hAnsi="宋体" w:hint="eastAsia"/>
          <w:sz w:val="30"/>
          <w:szCs w:val="30"/>
          <w:u w:val="single"/>
        </w:rPr>
        <w:t xml:space="preserve">               </w:t>
      </w:r>
    </w:p>
    <w:p w14:paraId="5E459FF3" w14:textId="77777777" w:rsidR="00697BCF" w:rsidRDefault="00697BCF" w:rsidP="00697BCF">
      <w:pPr>
        <w:autoSpaceDE w:val="0"/>
        <w:autoSpaceDN w:val="0"/>
        <w:adjustRightInd w:val="0"/>
        <w:snapToGrid w:val="0"/>
        <w:spacing w:line="500" w:lineRule="exact"/>
        <w:ind w:firstLineChars="200" w:firstLine="600"/>
        <w:rPr>
          <w:rFonts w:ascii="方正仿宋简体" w:eastAsia="方正仿宋简体" w:hAnsi="宋体"/>
          <w:sz w:val="30"/>
          <w:szCs w:val="30"/>
        </w:rPr>
      </w:pPr>
    </w:p>
    <w:p w14:paraId="3016241D" w14:textId="77777777" w:rsidR="00697BCF" w:rsidRDefault="00697BCF" w:rsidP="00697BCF">
      <w:pPr>
        <w:autoSpaceDE w:val="0"/>
        <w:autoSpaceDN w:val="0"/>
        <w:adjustRightInd w:val="0"/>
        <w:snapToGrid w:val="0"/>
        <w:spacing w:line="500" w:lineRule="exact"/>
        <w:ind w:firstLineChars="200" w:firstLine="600"/>
        <w:rPr>
          <w:rFonts w:ascii="方正仿宋简体" w:eastAsia="方正仿宋简体" w:hAnsi="宋体"/>
          <w:sz w:val="30"/>
          <w:szCs w:val="30"/>
        </w:rPr>
      </w:pPr>
      <w:r>
        <w:rPr>
          <w:rFonts w:ascii="方正仿宋简体" w:eastAsia="方正仿宋简体" w:hAnsi="宋体" w:hint="eastAsia"/>
          <w:sz w:val="30"/>
          <w:szCs w:val="30"/>
        </w:rPr>
        <w:t xml:space="preserve">                                   年   月   日</w:t>
      </w:r>
    </w:p>
    <w:p w14:paraId="03C1D3C0" w14:textId="77777777" w:rsidR="00D569A4" w:rsidRDefault="00D569A4"/>
    <w:sectPr w:rsidR="00D569A4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00"/>
    <w:family w:val="auto"/>
    <w:pitch w:val="default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20DA8" w14:textId="77777777" w:rsidR="00CA0600" w:rsidRDefault="00697BC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F89870" wp14:editId="5CFCFFD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6675" cy="16129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675" cy="1612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744985" w14:textId="77777777" w:rsidR="00CA0600" w:rsidRDefault="00697BCF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F89870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5.25pt;height:12.7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" filled="f" stroked="f" strokeweight=".5pt">
              <v:textbox style="mso-fit-shape-to-text:t" inset="0,0,0,0">
                <w:txbxContent>
                  <w:p w14:paraId="5C744985" w14:textId="77777777" w:rsidR="00CA0600" w:rsidRDefault="00697BCF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BCF"/>
    <w:rsid w:val="00697BCF"/>
    <w:rsid w:val="00D5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A09EA"/>
  <w15:chartTrackingRefBased/>
  <w15:docId w15:val="{502A67D0-C1FD-4285-AD65-AD3D7DBCC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7BCF"/>
    <w:rPr>
      <w:rFonts w:ascii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rsid w:val="00697BCF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18"/>
    </w:rPr>
  </w:style>
  <w:style w:type="character" w:customStyle="1" w:styleId="a4">
    <w:name w:val="页脚 字符"/>
    <w:basedOn w:val="a0"/>
    <w:link w:val="a3"/>
    <w:qFormat/>
    <w:rsid w:val="00697BCF"/>
    <w:rPr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尹 倩</dc:creator>
  <cp:keywords/>
  <dc:description/>
  <cp:lastModifiedBy>尹 倩</cp:lastModifiedBy>
  <cp:revision>1</cp:revision>
  <dcterms:created xsi:type="dcterms:W3CDTF">2020-05-24T11:57:00Z</dcterms:created>
  <dcterms:modified xsi:type="dcterms:W3CDTF">2020-05-24T11:58:00Z</dcterms:modified>
</cp:coreProperties>
</file>